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792C" w:rsidRDefault="002B2835">
      <w:r>
        <w:rPr>
          <w:noProof/>
          <w:lang w:val="en-GB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133350</wp:posOffset>
                </wp:positionH>
                <wp:positionV relativeFrom="paragraph">
                  <wp:posOffset>1231900</wp:posOffset>
                </wp:positionV>
                <wp:extent cx="7734300" cy="3060700"/>
                <wp:effectExtent l="0" t="0" r="0" b="6350"/>
                <wp:wrapNone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734300" cy="30607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>OOR COFFEE made an announcement on its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  <w:t xml:space="preserve"> official website, after a week</w:t>
                            </w: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32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“Dear customers,</w:t>
                            </w:r>
                          </w:p>
                          <w:p w:rsid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must regretfully acknowledge that an accident causing water pollution occurred at one of our suppliers RS.</w:t>
                            </w:r>
                            <w:ins w:id="0" w:author="Tim Hilken" w:date="2024-02-22T09:14:00Z">
                              <w:r w:rsidRPr="002B2835">
                                <w:rPr>
                                  <w:rFonts w:ascii="Times New Roman" w:eastAsia="Times New Roman" w:hAnsi="Times New Roman" w:cs="Times New Roman"/>
                                  <w:i/>
                                  <w:sz w:val="24"/>
                                  <w:szCs w:val="15"/>
                                </w:rPr>
                                <w:t xml:space="preserve"> </w:t>
                              </w:r>
                            </w:ins>
                          </w:p>
                          <w:p w:rsidR="00C45721" w:rsidRDefault="00C45721" w:rsidP="00C45721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</w:p>
                          <w:p w:rsidR="00B644BB" w:rsidRPr="00B644BB" w:rsidRDefault="00B644BB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B644BB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We sincerely apologize for the environmental impact cause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 xml:space="preserve">d by our supply chain partner. </w:t>
                            </w:r>
                          </w:p>
                          <w:p w:rsidR="00C45721" w:rsidRDefault="00150B9F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</w:pPr>
                            <w:r w:rsidRPr="00150B9F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To prevent future pollution, we have enlisted the assistance of an environmental NGO and independent auditors to assess our sup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pliers' environmental practices</w:t>
                            </w:r>
                            <w:bookmarkStart w:id="1" w:name="_GoBack"/>
                            <w:bookmarkEnd w:id="1"/>
                            <w:r w:rsidR="00B644BB" w:rsidRPr="00B644BB">
                              <w:rPr>
                                <w:rFonts w:ascii="Times New Roman" w:eastAsia="Times New Roman" w:hAnsi="Times New Roman" w:cs="Times New Roman"/>
                                <w:i/>
                                <w:color w:val="C00000"/>
                                <w:sz w:val="24"/>
                                <w:szCs w:val="15"/>
                              </w:rPr>
                              <w:t>.</w:t>
                            </w:r>
                          </w:p>
                          <w:p w:rsidR="00B644BB" w:rsidRPr="002B2835" w:rsidRDefault="00B644BB" w:rsidP="00B644BB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</w:p>
                          <w:p w:rsidR="002B2835" w:rsidRPr="002B2835" w:rsidRDefault="002B2835" w:rsidP="002B2835">
                            <w:pPr>
                              <w:spacing w:line="200" w:lineRule="auto"/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>We appreciate your support and awareness in our brand growth!</w:t>
                            </w:r>
                          </w:p>
                          <w:p w:rsidR="002B2835" w:rsidRPr="002B2835" w:rsidRDefault="002B2835" w:rsidP="002B2835">
                            <w:pPr>
                              <w:rPr>
                                <w:sz w:val="40"/>
                              </w:rPr>
                            </w:pPr>
                            <w:r w:rsidRPr="002B2835">
                              <w:rPr>
                                <w:rFonts w:ascii="Times New Roman" w:eastAsia="Times New Roman" w:hAnsi="Times New Roman" w:cs="Times New Roman"/>
                                <w:i/>
                                <w:sz w:val="24"/>
                                <w:szCs w:val="15"/>
                              </w:rPr>
                              <w:t xml:space="preserve">                                            --OOR COFFEE”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0.5pt;margin-top:97pt;width:609pt;height:24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" fillcolor="white [3212]" stroked="f">
                <v:textbox>
                  <w:txbxContent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>OOR COFFEE made an announcement on its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  <w:t xml:space="preserve"> official website, after a week</w:t>
                      </w: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32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“Dear customers,</w:t>
                      </w:r>
                    </w:p>
                    <w:p w:rsid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must regretfully acknowledge that an accident causing water pollution occurred at one of our suppliers RS.</w:t>
                      </w:r>
                      <w:ins w:id="2" w:author="Tim Hilken" w:date="2024-02-22T09:14:00Z">
                        <w:r w:rsidRPr="002B2835">
                          <w:rPr>
                            <w:rFonts w:ascii="Times New Roman" w:eastAsia="Times New Roman" w:hAnsi="Times New Roman" w:cs="Times New Roman"/>
                            <w:i/>
                            <w:sz w:val="24"/>
                            <w:szCs w:val="15"/>
                          </w:rPr>
                          <w:t xml:space="preserve"> </w:t>
                        </w:r>
                      </w:ins>
                    </w:p>
                    <w:p w:rsidR="00C45721" w:rsidRDefault="00C45721" w:rsidP="00C45721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</w:p>
                    <w:p w:rsidR="00B644BB" w:rsidRPr="00B644BB" w:rsidRDefault="00B644BB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B644BB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We sincerely apologize for the environmental impact cause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 xml:space="preserve">d by our supply chain partner. </w:t>
                      </w:r>
                    </w:p>
                    <w:p w:rsidR="00C45721" w:rsidRDefault="00150B9F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</w:pPr>
                      <w:r w:rsidRPr="00150B9F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To prevent future pollution, we have enlisted the assistance of an environmental NGO and independent auditors to assess our sup</w:t>
                      </w:r>
                      <w:r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pliers' environmental practices</w:t>
                      </w:r>
                      <w:bookmarkStart w:id="3" w:name="_GoBack"/>
                      <w:bookmarkEnd w:id="3"/>
                      <w:r w:rsidR="00B644BB" w:rsidRPr="00B644BB">
                        <w:rPr>
                          <w:rFonts w:ascii="Times New Roman" w:eastAsia="Times New Roman" w:hAnsi="Times New Roman" w:cs="Times New Roman"/>
                          <w:i/>
                          <w:color w:val="C00000"/>
                          <w:sz w:val="24"/>
                          <w:szCs w:val="15"/>
                        </w:rPr>
                        <w:t>.</w:t>
                      </w:r>
                    </w:p>
                    <w:p w:rsidR="00B644BB" w:rsidRPr="002B2835" w:rsidRDefault="00B644BB" w:rsidP="00B644BB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</w:p>
                    <w:p w:rsidR="002B2835" w:rsidRPr="002B2835" w:rsidRDefault="002B2835" w:rsidP="002B2835">
                      <w:pPr>
                        <w:spacing w:line="200" w:lineRule="auto"/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>We appreciate your support and awareness in our brand growth!</w:t>
                      </w:r>
                    </w:p>
                    <w:p w:rsidR="002B2835" w:rsidRPr="002B2835" w:rsidRDefault="002B2835" w:rsidP="002B2835">
                      <w:pPr>
                        <w:rPr>
                          <w:sz w:val="40"/>
                        </w:rPr>
                      </w:pPr>
                      <w:r w:rsidRPr="002B2835">
                        <w:rPr>
                          <w:rFonts w:ascii="Times New Roman" w:eastAsia="Times New Roman" w:hAnsi="Times New Roman" w:cs="Times New Roman"/>
                          <w:i/>
                          <w:sz w:val="24"/>
                          <w:szCs w:val="15"/>
                        </w:rPr>
                        <w:t xml:space="preserve">                                            --OOR COFFEE”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GB"/>
        </w:rPr>
        <w:drawing>
          <wp:inline distT="0" distB="0" distL="0" distR="0">
            <wp:extent cx="8270833" cy="43307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76918" cy="43338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5792C" w:rsidSect="002B283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792A"/>
    <w:rsid w:val="00150B9F"/>
    <w:rsid w:val="00202237"/>
    <w:rsid w:val="002B2835"/>
    <w:rsid w:val="002F56A3"/>
    <w:rsid w:val="0035792C"/>
    <w:rsid w:val="00B644BB"/>
    <w:rsid w:val="00BA792A"/>
    <w:rsid w:val="00C45721"/>
    <w:rsid w:val="00EF1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C26EB19"/>
  <w15:chartTrackingRefBased/>
  <w15:docId w15:val="{569ABE92-2113-4938-936F-A1F077674E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B28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283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Guan, Lisi (MW)</dc:creator>
  <cp:keywords/>
  <dc:description/>
  <cp:lastModifiedBy>Guan, Lisi (MW)</cp:lastModifiedBy>
  <cp:revision>4</cp:revision>
  <dcterms:created xsi:type="dcterms:W3CDTF">2024-02-22T19:20:00Z</dcterms:created>
  <dcterms:modified xsi:type="dcterms:W3CDTF">2024-02-22T19:22:00Z</dcterms:modified>
</cp:coreProperties>
</file>